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F9C265" w14:textId="070713DF" w:rsidR="00BD36FE" w:rsidRDefault="00550623">
      <w:r>
        <w:rPr>
          <w:rFonts w:hint="eastAsia"/>
        </w:rPr>
        <w:t>様式</w:t>
      </w:r>
      <w:r w:rsidR="001427FA">
        <w:rPr>
          <w:rFonts w:hint="eastAsia"/>
        </w:rPr>
        <w:t>７</w:t>
      </w:r>
    </w:p>
    <w:p w14:paraId="0AEC0A42" w14:textId="77777777" w:rsidR="00BD081E" w:rsidRDefault="00BD081E" w:rsidP="00BD081E"/>
    <w:p w14:paraId="1C5247B1" w14:textId="690EE166" w:rsidR="00BD081E" w:rsidRPr="00523E2F" w:rsidRDefault="00BD081E" w:rsidP="00BD081E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bookmarkStart w:id="0" w:name="_GoBack"/>
      <w:bookmarkEnd w:id="0"/>
      <w:del w:id="1" w:author="Administrator" w:date="2024-06-03T16:35:00Z">
        <w:r w:rsidRPr="00523E2F" w:rsidDel="00562011">
          <w:rPr>
            <w:rFonts w:asciiTheme="majorEastAsia" w:eastAsiaTheme="majorEastAsia" w:hAnsiTheme="majorEastAsia" w:hint="eastAsia"/>
            <w:b/>
            <w:sz w:val="28"/>
            <w:szCs w:val="28"/>
          </w:rPr>
          <w:delText>業務</w:delText>
        </w:r>
      </w:del>
      <w:ins w:id="2" w:author="Administrator" w:date="2024-06-03T16:35:00Z">
        <w:r w:rsidR="00562011">
          <w:rPr>
            <w:rFonts w:asciiTheme="majorEastAsia" w:eastAsiaTheme="majorEastAsia" w:hAnsiTheme="majorEastAsia" w:hint="eastAsia"/>
            <w:b/>
            <w:sz w:val="28"/>
            <w:szCs w:val="28"/>
          </w:rPr>
          <w:t>事業</w:t>
        </w:r>
      </w:ins>
      <w:r w:rsidRPr="00523E2F">
        <w:rPr>
          <w:rFonts w:asciiTheme="majorEastAsia" w:eastAsiaTheme="majorEastAsia" w:hAnsiTheme="majorEastAsia" w:hint="eastAsia"/>
          <w:b/>
          <w:sz w:val="28"/>
          <w:szCs w:val="28"/>
        </w:rPr>
        <w:t>実施体制書</w:t>
      </w:r>
    </w:p>
    <w:p w14:paraId="1B95103E" w14:textId="77777777" w:rsidR="00BD081E" w:rsidRDefault="00BD081E" w:rsidP="00BD081E">
      <w:pPr>
        <w:rPr>
          <w:u w:val="single"/>
        </w:rPr>
      </w:pPr>
    </w:p>
    <w:p w14:paraId="409CE42E" w14:textId="77777777" w:rsidR="00BD081E" w:rsidRPr="007C7312" w:rsidRDefault="00BD081E" w:rsidP="00BD081E">
      <w:pPr>
        <w:ind w:firstLineChars="1800" w:firstLine="3780"/>
        <w:rPr>
          <w:rFonts w:asciiTheme="majorEastAsia" w:eastAsiaTheme="majorEastAsia" w:hAnsiTheme="majorEastAsia"/>
          <w:szCs w:val="21"/>
          <w:u w:val="single"/>
        </w:rPr>
      </w:pPr>
      <w:r w:rsidRPr="007C7312">
        <w:rPr>
          <w:rFonts w:asciiTheme="majorEastAsia" w:eastAsiaTheme="majorEastAsia" w:hAnsiTheme="majorEastAsia" w:hint="eastAsia"/>
          <w:szCs w:val="21"/>
          <w:u w:val="single"/>
        </w:rPr>
        <w:t xml:space="preserve">法人名又は事業者名　　　　　　　　　　　　　　　　　　　</w:t>
      </w:r>
    </w:p>
    <w:p w14:paraId="46F8743B" w14:textId="77777777" w:rsidR="00136309" w:rsidRDefault="00136309" w:rsidP="00BD081E"/>
    <w:p w14:paraId="5DEA8164" w14:textId="65509D2B" w:rsidR="00BD081E" w:rsidRDefault="00136309" w:rsidP="00BD081E">
      <w:r>
        <w:rPr>
          <w:rFonts w:hint="eastAsia"/>
        </w:rPr>
        <w:t>今回の事業に携わる担当者の氏名、所属部署、同種</w:t>
      </w:r>
      <w:del w:id="3" w:author="Administrator" w:date="2024-06-03T16:35:00Z">
        <w:r w:rsidDel="00562011">
          <w:rPr>
            <w:rFonts w:hint="eastAsia"/>
          </w:rPr>
          <w:delText>業務</w:delText>
        </w:r>
      </w:del>
      <w:ins w:id="4" w:author="Administrator" w:date="2024-06-03T16:35:00Z">
        <w:r w:rsidR="00562011">
          <w:rPr>
            <w:rFonts w:hint="eastAsia"/>
          </w:rPr>
          <w:t>事業</w:t>
        </w:r>
      </w:ins>
      <w:r>
        <w:rPr>
          <w:rFonts w:hint="eastAsia"/>
        </w:rPr>
        <w:t>実績、兼務状況等を記入してください。</w:t>
      </w:r>
    </w:p>
    <w:tbl>
      <w:tblPr>
        <w:tblStyle w:val="a3"/>
        <w:tblW w:w="9628" w:type="dxa"/>
        <w:tblLook w:val="04A0" w:firstRow="1" w:lastRow="0" w:firstColumn="1" w:lastColumn="0" w:noHBand="0" w:noVBand="1"/>
      </w:tblPr>
      <w:tblGrid>
        <w:gridCol w:w="2376"/>
        <w:gridCol w:w="849"/>
        <w:gridCol w:w="4141"/>
        <w:gridCol w:w="1134"/>
        <w:gridCol w:w="1128"/>
      </w:tblGrid>
      <w:tr w:rsidR="00136309" w14:paraId="321A0A70" w14:textId="19F8C52E" w:rsidTr="008E397D">
        <w:tc>
          <w:tcPr>
            <w:tcW w:w="2376" w:type="dxa"/>
            <w:vAlign w:val="center"/>
          </w:tcPr>
          <w:p w14:paraId="2602CEDC" w14:textId="77777777" w:rsidR="00136309" w:rsidRDefault="00136309" w:rsidP="00701BEB">
            <w:pPr>
              <w:jc w:val="center"/>
            </w:pPr>
            <w:r>
              <w:rPr>
                <w:rFonts w:hint="eastAsia"/>
              </w:rPr>
              <w:t>所属・役職</w:t>
            </w:r>
          </w:p>
          <w:p w14:paraId="54C69B06" w14:textId="77777777" w:rsidR="00136309" w:rsidRDefault="00136309" w:rsidP="00701BEB">
            <w:pPr>
              <w:jc w:val="center"/>
            </w:pPr>
            <w:r>
              <w:rPr>
                <w:rFonts w:hint="eastAsia"/>
              </w:rPr>
              <w:t>氏名・年齢</w:t>
            </w:r>
          </w:p>
        </w:tc>
        <w:tc>
          <w:tcPr>
            <w:tcW w:w="849" w:type="dxa"/>
            <w:vAlign w:val="center"/>
          </w:tcPr>
          <w:p w14:paraId="4E63EA91" w14:textId="64F4ABDA" w:rsidR="00136309" w:rsidRDefault="00136309" w:rsidP="00701BEB">
            <w:r w:rsidRPr="00BD081E">
              <w:rPr>
                <w:rFonts w:hint="eastAsia"/>
                <w:w w:val="75"/>
                <w:kern w:val="0"/>
                <w:fitText w:val="630" w:id="-1229183487"/>
              </w:rPr>
              <w:t>実務経験</w:t>
            </w:r>
          </w:p>
        </w:tc>
        <w:tc>
          <w:tcPr>
            <w:tcW w:w="4141" w:type="dxa"/>
            <w:vAlign w:val="center"/>
          </w:tcPr>
          <w:p w14:paraId="6A2A97F0" w14:textId="040C26CC" w:rsidR="00136309" w:rsidRDefault="00136309" w:rsidP="00701BEB">
            <w:pPr>
              <w:jc w:val="center"/>
            </w:pPr>
            <w:r>
              <w:rPr>
                <w:rFonts w:hint="eastAsia"/>
              </w:rPr>
              <w:t>同種</w:t>
            </w:r>
            <w:del w:id="5" w:author="Administrator" w:date="2024-06-03T16:35:00Z">
              <w:r w:rsidDel="00562011">
                <w:rPr>
                  <w:rFonts w:hint="eastAsia"/>
                </w:rPr>
                <w:delText>業務</w:delText>
              </w:r>
            </w:del>
            <w:ins w:id="6" w:author="Administrator" w:date="2024-06-03T16:35:00Z">
              <w:r w:rsidR="00562011">
                <w:rPr>
                  <w:rFonts w:hint="eastAsia"/>
                </w:rPr>
                <w:t>事業</w:t>
              </w:r>
            </w:ins>
            <w:r>
              <w:rPr>
                <w:rFonts w:hint="eastAsia"/>
              </w:rPr>
              <w:t>実績</w:t>
            </w:r>
          </w:p>
        </w:tc>
        <w:tc>
          <w:tcPr>
            <w:tcW w:w="1134" w:type="dxa"/>
            <w:vAlign w:val="center"/>
          </w:tcPr>
          <w:p w14:paraId="7F13B52A" w14:textId="0AC412F4" w:rsidR="00136309" w:rsidRDefault="00136309" w:rsidP="00701BEB">
            <w:pPr>
              <w:jc w:val="center"/>
            </w:pPr>
            <w:r>
              <w:rPr>
                <w:rFonts w:hint="eastAsia"/>
              </w:rPr>
              <w:t>兼務状況</w:t>
            </w:r>
          </w:p>
        </w:tc>
        <w:tc>
          <w:tcPr>
            <w:tcW w:w="1128" w:type="dxa"/>
            <w:vAlign w:val="center"/>
          </w:tcPr>
          <w:p w14:paraId="77B13938" w14:textId="2E4B121E" w:rsidR="00136309" w:rsidRDefault="00136309" w:rsidP="00136309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136309" w14:paraId="7829EE17" w14:textId="64ED0C6F" w:rsidTr="008E397D">
        <w:tc>
          <w:tcPr>
            <w:tcW w:w="2376" w:type="dxa"/>
          </w:tcPr>
          <w:p w14:paraId="2C0F4008" w14:textId="77777777" w:rsidR="00136309" w:rsidRPr="00763232" w:rsidRDefault="00136309" w:rsidP="00701BEB">
            <w:pPr>
              <w:rPr>
                <w:sz w:val="18"/>
                <w:szCs w:val="18"/>
              </w:rPr>
            </w:pPr>
          </w:p>
          <w:p w14:paraId="60184879" w14:textId="77777777" w:rsidR="00136309" w:rsidRPr="00763232" w:rsidRDefault="00136309" w:rsidP="00701BEB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49" w:type="dxa"/>
            <w:vAlign w:val="center"/>
          </w:tcPr>
          <w:p w14:paraId="1EA1346F" w14:textId="77777777" w:rsidR="00136309" w:rsidRPr="00763232" w:rsidRDefault="00136309" w:rsidP="00701BEB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4141" w:type="dxa"/>
            <w:vAlign w:val="center"/>
          </w:tcPr>
          <w:p w14:paraId="2C0B17C6" w14:textId="1102C5D1" w:rsidR="00136309" w:rsidRPr="00763232" w:rsidRDefault="00136309" w:rsidP="008E397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644602A" w14:textId="286AC599" w:rsidR="00136309" w:rsidRPr="00763232" w:rsidRDefault="00136309" w:rsidP="00136309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件</w:t>
            </w:r>
          </w:p>
        </w:tc>
        <w:tc>
          <w:tcPr>
            <w:tcW w:w="1128" w:type="dxa"/>
            <w:vAlign w:val="center"/>
          </w:tcPr>
          <w:p w14:paraId="7502D829" w14:textId="77777777" w:rsidR="00136309" w:rsidRDefault="00136309" w:rsidP="00136309">
            <w:pPr>
              <w:jc w:val="center"/>
              <w:rPr>
                <w:sz w:val="18"/>
                <w:szCs w:val="18"/>
              </w:rPr>
            </w:pPr>
          </w:p>
        </w:tc>
      </w:tr>
      <w:tr w:rsidR="00136309" w14:paraId="542220AE" w14:textId="092B94EF" w:rsidTr="008E397D">
        <w:tc>
          <w:tcPr>
            <w:tcW w:w="2376" w:type="dxa"/>
          </w:tcPr>
          <w:p w14:paraId="7B9FE974" w14:textId="77777777" w:rsidR="00136309" w:rsidRDefault="00136309" w:rsidP="00701BEB">
            <w:pPr>
              <w:rPr>
                <w:sz w:val="18"/>
                <w:szCs w:val="18"/>
              </w:rPr>
            </w:pPr>
          </w:p>
          <w:p w14:paraId="40CC0625" w14:textId="77777777" w:rsidR="00136309" w:rsidRPr="00763232" w:rsidRDefault="00136309" w:rsidP="00701BEB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49" w:type="dxa"/>
            <w:vAlign w:val="center"/>
          </w:tcPr>
          <w:p w14:paraId="6E148EC8" w14:textId="77777777" w:rsidR="00136309" w:rsidRPr="00763232" w:rsidRDefault="00136309" w:rsidP="00701BEB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4141" w:type="dxa"/>
            <w:vAlign w:val="center"/>
          </w:tcPr>
          <w:p w14:paraId="66EF871D" w14:textId="326BB041" w:rsidR="00136309" w:rsidRPr="00763232" w:rsidRDefault="00136309" w:rsidP="008E397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23CDE1E" w14:textId="07D7D2C8" w:rsidR="00136309" w:rsidRPr="00763232" w:rsidRDefault="00136309" w:rsidP="00136309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件</w:t>
            </w:r>
          </w:p>
        </w:tc>
        <w:tc>
          <w:tcPr>
            <w:tcW w:w="1128" w:type="dxa"/>
            <w:vAlign w:val="center"/>
          </w:tcPr>
          <w:p w14:paraId="67FD4800" w14:textId="77777777" w:rsidR="00136309" w:rsidRDefault="00136309" w:rsidP="00136309">
            <w:pPr>
              <w:jc w:val="center"/>
              <w:rPr>
                <w:sz w:val="18"/>
                <w:szCs w:val="18"/>
              </w:rPr>
            </w:pPr>
          </w:p>
        </w:tc>
      </w:tr>
      <w:tr w:rsidR="00136309" w14:paraId="1578D373" w14:textId="7AC00429" w:rsidTr="008E397D">
        <w:tc>
          <w:tcPr>
            <w:tcW w:w="2376" w:type="dxa"/>
          </w:tcPr>
          <w:p w14:paraId="3C4C8FBF" w14:textId="77777777" w:rsidR="00136309" w:rsidRDefault="00136309" w:rsidP="00701BEB">
            <w:pPr>
              <w:rPr>
                <w:sz w:val="18"/>
                <w:szCs w:val="18"/>
              </w:rPr>
            </w:pPr>
          </w:p>
          <w:p w14:paraId="603378BD" w14:textId="77777777" w:rsidR="00136309" w:rsidRPr="00763232" w:rsidRDefault="00136309" w:rsidP="00701BEB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49" w:type="dxa"/>
            <w:vAlign w:val="center"/>
          </w:tcPr>
          <w:p w14:paraId="31ABC925" w14:textId="77777777" w:rsidR="00136309" w:rsidRPr="00763232" w:rsidRDefault="00136309" w:rsidP="00701BEB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4141" w:type="dxa"/>
            <w:vAlign w:val="center"/>
          </w:tcPr>
          <w:p w14:paraId="7651FA98" w14:textId="68557278" w:rsidR="00136309" w:rsidRPr="00763232" w:rsidRDefault="00136309" w:rsidP="008E397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493643A" w14:textId="7DBDF887" w:rsidR="00136309" w:rsidRPr="00763232" w:rsidRDefault="00136309" w:rsidP="00136309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件</w:t>
            </w:r>
          </w:p>
        </w:tc>
        <w:tc>
          <w:tcPr>
            <w:tcW w:w="1128" w:type="dxa"/>
            <w:vAlign w:val="center"/>
          </w:tcPr>
          <w:p w14:paraId="336C82C5" w14:textId="77777777" w:rsidR="00136309" w:rsidRDefault="00136309" w:rsidP="00136309">
            <w:pPr>
              <w:jc w:val="center"/>
              <w:rPr>
                <w:sz w:val="18"/>
                <w:szCs w:val="18"/>
              </w:rPr>
            </w:pPr>
          </w:p>
        </w:tc>
      </w:tr>
      <w:tr w:rsidR="00136309" w14:paraId="7FE59FC7" w14:textId="64E18C5E" w:rsidTr="008E397D">
        <w:tc>
          <w:tcPr>
            <w:tcW w:w="2376" w:type="dxa"/>
          </w:tcPr>
          <w:p w14:paraId="5754961A" w14:textId="77777777" w:rsidR="00136309" w:rsidRDefault="00136309" w:rsidP="00701BEB">
            <w:pPr>
              <w:rPr>
                <w:sz w:val="18"/>
                <w:szCs w:val="18"/>
              </w:rPr>
            </w:pPr>
          </w:p>
          <w:p w14:paraId="630F4D8B" w14:textId="77777777" w:rsidR="00136309" w:rsidRDefault="00136309" w:rsidP="00701BEB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49" w:type="dxa"/>
            <w:vAlign w:val="center"/>
          </w:tcPr>
          <w:p w14:paraId="5D1EAF20" w14:textId="77777777" w:rsidR="00136309" w:rsidRDefault="00136309" w:rsidP="00701BEB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4141" w:type="dxa"/>
            <w:vAlign w:val="center"/>
          </w:tcPr>
          <w:p w14:paraId="68357206" w14:textId="31156306" w:rsidR="00136309" w:rsidRDefault="00136309" w:rsidP="008E397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2C8E427" w14:textId="7BF443E2" w:rsidR="00136309" w:rsidRPr="00763232" w:rsidRDefault="00136309" w:rsidP="00136309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件</w:t>
            </w:r>
          </w:p>
        </w:tc>
        <w:tc>
          <w:tcPr>
            <w:tcW w:w="1128" w:type="dxa"/>
            <w:vAlign w:val="center"/>
          </w:tcPr>
          <w:p w14:paraId="3BD2D2F5" w14:textId="77777777" w:rsidR="00136309" w:rsidRDefault="00136309" w:rsidP="00136309">
            <w:pPr>
              <w:jc w:val="center"/>
              <w:rPr>
                <w:sz w:val="18"/>
                <w:szCs w:val="18"/>
              </w:rPr>
            </w:pPr>
          </w:p>
        </w:tc>
      </w:tr>
      <w:tr w:rsidR="00136309" w14:paraId="0E260673" w14:textId="21F3CE8F" w:rsidTr="008E397D">
        <w:tc>
          <w:tcPr>
            <w:tcW w:w="2376" w:type="dxa"/>
          </w:tcPr>
          <w:p w14:paraId="272F9FEA" w14:textId="77777777" w:rsidR="00136309" w:rsidRDefault="00136309" w:rsidP="00701BEB">
            <w:pPr>
              <w:rPr>
                <w:sz w:val="18"/>
                <w:szCs w:val="18"/>
              </w:rPr>
            </w:pPr>
          </w:p>
          <w:p w14:paraId="691688FB" w14:textId="77777777" w:rsidR="00136309" w:rsidRDefault="00136309" w:rsidP="00701BEB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49" w:type="dxa"/>
            <w:vAlign w:val="center"/>
          </w:tcPr>
          <w:p w14:paraId="2091EF22" w14:textId="77777777" w:rsidR="00136309" w:rsidRDefault="00136309" w:rsidP="00701BEB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4141" w:type="dxa"/>
            <w:vAlign w:val="center"/>
          </w:tcPr>
          <w:p w14:paraId="3AA10514" w14:textId="1C84B992" w:rsidR="00136309" w:rsidRDefault="00136309" w:rsidP="008E397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CFBACEE" w14:textId="64DD2438" w:rsidR="00136309" w:rsidRPr="00763232" w:rsidRDefault="00136309" w:rsidP="00136309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件</w:t>
            </w:r>
          </w:p>
        </w:tc>
        <w:tc>
          <w:tcPr>
            <w:tcW w:w="1128" w:type="dxa"/>
            <w:vAlign w:val="center"/>
          </w:tcPr>
          <w:p w14:paraId="2147F75A" w14:textId="77777777" w:rsidR="00136309" w:rsidRDefault="00136309" w:rsidP="00136309">
            <w:pPr>
              <w:jc w:val="center"/>
              <w:rPr>
                <w:sz w:val="18"/>
                <w:szCs w:val="18"/>
              </w:rPr>
            </w:pPr>
          </w:p>
        </w:tc>
      </w:tr>
    </w:tbl>
    <w:p w14:paraId="07A1D311" w14:textId="674F208A" w:rsidR="008E397D" w:rsidRDefault="008E397D" w:rsidP="008E397D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兼務状況欄には、令和６年度中に担当する他</w:t>
      </w:r>
      <w:del w:id="7" w:author="Administrator" w:date="2024-06-03T16:35:00Z">
        <w:r w:rsidDel="00562011">
          <w:rPr>
            <w:rFonts w:hint="eastAsia"/>
          </w:rPr>
          <w:delText>業務</w:delText>
        </w:r>
      </w:del>
      <w:ins w:id="8" w:author="Administrator" w:date="2024-06-03T16:35:00Z">
        <w:r w:rsidR="00562011">
          <w:rPr>
            <w:rFonts w:hint="eastAsia"/>
          </w:rPr>
          <w:t>事業</w:t>
        </w:r>
      </w:ins>
      <w:r>
        <w:rPr>
          <w:rFonts w:hint="eastAsia"/>
        </w:rPr>
        <w:t>の件数を入れてください。</w:t>
      </w:r>
    </w:p>
    <w:p w14:paraId="0C0F7245" w14:textId="5B26EABA" w:rsidR="008E397D" w:rsidRDefault="008E397D" w:rsidP="00BD081E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備考欄には、</w:t>
      </w:r>
      <w:del w:id="9" w:author="Administrator" w:date="2024-06-03T16:35:00Z">
        <w:r w:rsidDel="00562011">
          <w:rPr>
            <w:rFonts w:hint="eastAsia"/>
          </w:rPr>
          <w:delText>業務</w:delText>
        </w:r>
      </w:del>
      <w:ins w:id="10" w:author="Administrator" w:date="2024-06-03T16:35:00Z">
        <w:r w:rsidR="00562011">
          <w:rPr>
            <w:rFonts w:hint="eastAsia"/>
          </w:rPr>
          <w:t>事業</w:t>
        </w:r>
      </w:ins>
      <w:r>
        <w:rPr>
          <w:rFonts w:hint="eastAsia"/>
        </w:rPr>
        <w:t>責任者に◎、主たる担当者（打合せや、会議等に同席することになる担当者）に〇を入れてください。</w:t>
      </w:r>
    </w:p>
    <w:p w14:paraId="63D2111D" w14:textId="19585542" w:rsidR="00BD081E" w:rsidRDefault="00BD081E" w:rsidP="00BD081E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行は必要に応じて追加し、不要な行は削除</w:t>
      </w:r>
      <w:r w:rsidR="008E397D">
        <w:rPr>
          <w:rFonts w:hint="eastAsia"/>
        </w:rPr>
        <w:t>してください。</w:t>
      </w:r>
    </w:p>
    <w:p w14:paraId="7F77C609" w14:textId="3A8B3E91" w:rsidR="004001A3" w:rsidRPr="00BD081E" w:rsidRDefault="004001A3" w:rsidP="00BD081E">
      <w:pPr>
        <w:jc w:val="center"/>
      </w:pPr>
    </w:p>
    <w:sectPr w:rsidR="004001A3" w:rsidRPr="00BD081E" w:rsidSect="006907C4">
      <w:pgSz w:w="11906" w:h="16838" w:code="9"/>
      <w:pgMar w:top="1134" w:right="1134" w:bottom="1134" w:left="1134" w:header="567" w:footer="567" w:gutter="0"/>
      <w:cols w:space="425"/>
      <w:docGrid w:type="line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F7E0EC" w14:textId="77777777" w:rsidR="00DC240E" w:rsidRDefault="00DC240E" w:rsidP="007C7312">
      <w:r>
        <w:separator/>
      </w:r>
    </w:p>
  </w:endnote>
  <w:endnote w:type="continuationSeparator" w:id="0">
    <w:p w14:paraId="23F53DE8" w14:textId="77777777" w:rsidR="00DC240E" w:rsidRDefault="00DC240E" w:rsidP="007C7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F53AB2" w14:textId="77777777" w:rsidR="00DC240E" w:rsidRDefault="00DC240E" w:rsidP="007C7312">
      <w:r>
        <w:separator/>
      </w:r>
    </w:p>
  </w:footnote>
  <w:footnote w:type="continuationSeparator" w:id="0">
    <w:p w14:paraId="171E7129" w14:textId="77777777" w:rsidR="00DC240E" w:rsidRDefault="00DC240E" w:rsidP="007C7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2D5850"/>
    <w:multiLevelType w:val="hybridMultilevel"/>
    <w:tmpl w:val="98488630"/>
    <w:lvl w:ilvl="0" w:tplc="B7CA5CA6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revisionView w:markup="0"/>
  <w:trackRevisions/>
  <w:defaultTabStop w:val="840"/>
  <w:drawingGridHorizontalSpacing w:val="105"/>
  <w:drawingGridVerticalSpacing w:val="233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623"/>
    <w:rsid w:val="00136309"/>
    <w:rsid w:val="001427FA"/>
    <w:rsid w:val="0019526D"/>
    <w:rsid w:val="001E3541"/>
    <w:rsid w:val="003E0B13"/>
    <w:rsid w:val="003F7E81"/>
    <w:rsid w:val="004001A3"/>
    <w:rsid w:val="004A1E0D"/>
    <w:rsid w:val="00523E2F"/>
    <w:rsid w:val="00550623"/>
    <w:rsid w:val="00562011"/>
    <w:rsid w:val="0056703F"/>
    <w:rsid w:val="00587D0D"/>
    <w:rsid w:val="006759C0"/>
    <w:rsid w:val="006907C4"/>
    <w:rsid w:val="00763232"/>
    <w:rsid w:val="007C7312"/>
    <w:rsid w:val="007E4F75"/>
    <w:rsid w:val="008E397D"/>
    <w:rsid w:val="00973B71"/>
    <w:rsid w:val="00A52DD3"/>
    <w:rsid w:val="00AB31EA"/>
    <w:rsid w:val="00AB3471"/>
    <w:rsid w:val="00AC2557"/>
    <w:rsid w:val="00AF60A8"/>
    <w:rsid w:val="00B33D44"/>
    <w:rsid w:val="00BA258D"/>
    <w:rsid w:val="00BD081E"/>
    <w:rsid w:val="00CB6523"/>
    <w:rsid w:val="00D5481D"/>
    <w:rsid w:val="00DC240E"/>
    <w:rsid w:val="00F4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F2AFF9C"/>
  <w15:chartTrackingRefBased/>
  <w15:docId w15:val="{168E738E-4B1D-4FC4-AF94-886756DCA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0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C731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C7312"/>
  </w:style>
  <w:style w:type="paragraph" w:styleId="a6">
    <w:name w:val="footer"/>
    <w:basedOn w:val="a"/>
    <w:link w:val="a7"/>
    <w:uiPriority w:val="99"/>
    <w:unhideWhenUsed/>
    <w:rsid w:val="007C73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C7312"/>
  </w:style>
  <w:style w:type="paragraph" w:styleId="a8">
    <w:name w:val="List Paragraph"/>
    <w:basedOn w:val="a"/>
    <w:uiPriority w:val="34"/>
    <w:qFormat/>
    <w:rsid w:val="008E397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YG077PC001U</dc:creator>
  <cp:keywords/>
  <dc:description/>
  <cp:lastModifiedBy>Administrator</cp:lastModifiedBy>
  <cp:revision>15</cp:revision>
  <cp:lastPrinted>2024-05-29T23:54:00Z</cp:lastPrinted>
  <dcterms:created xsi:type="dcterms:W3CDTF">2020-04-08T08:10:00Z</dcterms:created>
  <dcterms:modified xsi:type="dcterms:W3CDTF">2024-06-03T07:35:00Z</dcterms:modified>
</cp:coreProperties>
</file>